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1F1" w:rsidRDefault="00DF41F1" w:rsidP="00DF41F1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FD22EB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027F40" w:rsidRDefault="00027F40" w:rsidP="00FD22EB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FD22EB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911CB2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911CB2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911CB2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44525506"/>
                <w:placeholder>
                  <w:docPart w:val="599658BEEE2B431DB03FC04408077DD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120981897"/>
                <w:placeholder>
                  <w:docPart w:val="EB3D35884E114A779B4C9334D905A73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517A1A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44671"/>
            <w:placeholder>
              <w:docPart w:val="0DDA013D05BE4BDBB24620FCD0845B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DB176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32067395"/>
            <w:placeholder>
              <w:docPart w:val="FE7CB31ECBC94D4B8F66991D8D560F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14948237"/>
            <w:placeholder>
              <w:docPart w:val="FBA0A71814394FF7BEB8D1A38300AF0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6C3A45">
        <w:trPr>
          <w:trHeight w:val="695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B3D0A" w:rsidRDefault="0041095F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13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07111D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429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07111D" w:rsidRPr="00B341AC" w:rsidRDefault="0007111D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5276D" w:rsidRPr="00C05D70" w:rsidTr="00911CB2">
        <w:trPr>
          <w:trHeight w:val="96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E52A48" w:rsidRDefault="00D5276D" w:rsidP="00911CB2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357D01"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="00357D01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7F661C" w:rsidRDefault="007F661C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Pr="00C05D70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5833153"/>
                <w:placeholder>
                  <w:docPart w:val="271B61BC29514748A51A712A6F5EF94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98619741"/>
                <w:placeholder>
                  <w:docPart w:val="0705F0E2D75D45A09F28AD644FA9D60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860037059"/>
                <w:placeholder>
                  <w:docPart w:val="43065AE09CD54010B0968DDAA7814F3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56150520"/>
                <w:placeholder>
                  <w:docPart w:val="DC423548B21D4AF4899731E03D96B5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016B9C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výsledkov žiakov v meraniach dosiahnutých vedomostí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8D157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DE6223B9D44C40BFB076F48893BE113F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4173F7C8F33C41E998873F220DC43B1B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01CC2E18212141B5A9E4F9B3BAE4F66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7676617"/>
            <w:placeholder>
              <w:docPart w:val="16A56D7FDBDE466A8BB498AFD2D9D07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98160760"/>
            <w:placeholder>
              <w:docPart w:val="10EBA07883E24E228E885C6BFA39B80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68991807"/>
            <w:placeholder>
              <w:docPart w:val="26A3C45670684A6D98EA1B511C60F259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5624796"/>
            <w:placeholder>
              <w:docPart w:val="55E99CDCF8464050B9C85AFA66BE113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E63E34" w:rsidRDefault="00E63E34"/>
    <w:p w:rsidR="00E63E34" w:rsidRDefault="00E63E34"/>
    <w:p w:rsidR="00E63E34" w:rsidRDefault="00E63E34"/>
    <w:p w:rsidR="00E63E34" w:rsidRDefault="00E63E34"/>
    <w:p w:rsidR="00E63E34" w:rsidRDefault="00E63E34"/>
    <w:p w:rsidR="006C3A45" w:rsidRDefault="006C3A45"/>
    <w:p w:rsidR="00243C08" w:rsidRDefault="00243C08"/>
    <w:p w:rsidR="00243C08" w:rsidRDefault="00243C08"/>
    <w:p w:rsidR="00243C08" w:rsidRDefault="00243C08"/>
    <w:p w:rsidR="00243C08" w:rsidRDefault="00243C08"/>
    <w:p w:rsidR="00E63E34" w:rsidRDefault="00E63E34"/>
    <w:p w:rsidR="00E63E34" w:rsidRPr="00F93B3F" w:rsidRDefault="00E63E34" w:rsidP="00E63E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F93B3F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7"/>
        <w:tblW w:w="5062" w:type="pct"/>
        <w:tblLayout w:type="fixed"/>
        <w:tblLook w:val="04A0" w:firstRow="1" w:lastRow="0" w:firstColumn="1" w:lastColumn="0" w:noHBand="0" w:noVBand="1"/>
      </w:tblPr>
      <w:tblGrid>
        <w:gridCol w:w="1956"/>
        <w:gridCol w:w="9496"/>
        <w:gridCol w:w="1370"/>
        <w:gridCol w:w="1573"/>
        <w:gridCol w:w="1177"/>
      </w:tblGrid>
      <w:tr w:rsidR="00E63E34" w:rsidRPr="00F93B3F" w:rsidTr="00941339"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intervenčnou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9E73EE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výsledkov žiakov v meraniach dosiahnutých vedomostí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a zlepšeniu infraštruktúry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trHeight w:val="180"/>
        </w:trPr>
        <w:tc>
          <w:tcPr>
            <w:tcW w:w="41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9E73EE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</w:tr>
    </w:tbl>
    <w:p w:rsidR="00E63E34" w:rsidRDefault="00E63E34" w:rsidP="00E63E34"/>
    <w:p w:rsidR="00AE6EF6" w:rsidRDefault="00AE6EF6">
      <w:r>
        <w:br w:type="page"/>
      </w: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9E73E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B3D0A" w:rsidRDefault="00E83D82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29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8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07111D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07111D" w:rsidRPr="00B341AC" w:rsidRDefault="0007111D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00B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4" w:rsidRDefault="00B23D54" w:rsidP="009B44B8">
      <w:pPr>
        <w:spacing w:after="0" w:line="240" w:lineRule="auto"/>
      </w:pPr>
      <w:r>
        <w:separator/>
      </w:r>
    </w:p>
  </w:endnote>
  <w:end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AD2C46" w:rsidP="00AD2C4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E1EEF">
      <w:rPr>
        <w:rFonts w:ascii="Arial" w:hAnsi="Arial" w:cs="Arial"/>
        <w:sz w:val="16"/>
        <w:szCs w:val="16"/>
      </w:rPr>
      <w:t>12.</w:t>
    </w:r>
    <w:del w:id="0" w:author="OM1" w:date="2022-05-25T09:36:00Z">
      <w:r w:rsidR="003E1EEF" w:rsidDel="008D157C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6:00Z">
      <w:r w:rsidR="008D157C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D73E14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D73E14">
          <w:rPr>
            <w:rFonts w:ascii="Arial" w:hAnsi="Arial" w:cs="Arial"/>
            <w:sz w:val="16"/>
            <w:szCs w:val="16"/>
          </w:rPr>
          <w:fldChar w:fldCharType="begin"/>
        </w:r>
        <w:r w:rsidR="00AE6EF6" w:rsidRPr="00D73E14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D73E14">
          <w:rPr>
            <w:rFonts w:ascii="Arial" w:hAnsi="Arial" w:cs="Arial"/>
            <w:sz w:val="16"/>
            <w:szCs w:val="16"/>
          </w:rPr>
          <w:fldChar w:fldCharType="separate"/>
        </w:r>
        <w:r w:rsidR="008D157C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D73E14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46" w:rsidRDefault="00AD2C4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E1EEF">
      <w:rPr>
        <w:rFonts w:ascii="Arial" w:hAnsi="Arial" w:cs="Arial"/>
        <w:sz w:val="16"/>
        <w:szCs w:val="16"/>
      </w:rPr>
      <w:t>12.</w:t>
    </w:r>
    <w:del w:id="3" w:author="OM1" w:date="2022-05-25T09:36:00Z">
      <w:r w:rsidR="003E1EEF" w:rsidDel="008D157C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6:00Z">
      <w:r w:rsidR="008D157C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4" w:rsidRDefault="00B23D54" w:rsidP="009B44B8">
      <w:pPr>
        <w:spacing w:after="0" w:line="240" w:lineRule="auto"/>
      </w:pPr>
      <w:r>
        <w:separator/>
      </w:r>
    </w:p>
  </w:footnote>
  <w:foot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D22EB" w:rsidRDefault="00FD22EB" w:rsidP="00FD22EB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DB1767" w:rsidRDefault="00DB1767" w:rsidP="00104976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FB0501">
        <w:rPr>
          <w:rFonts w:ascii="Arial" w:hAnsi="Arial" w:cs="Arial"/>
          <w:sz w:val="16"/>
          <w:szCs w:val="16"/>
        </w:rPr>
        <w:t xml:space="preserve">. </w:t>
      </w:r>
      <w:r w:rsidR="00FC169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9424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91936">
        <w:rPr>
          <w:rFonts w:ascii="Arial" w:hAnsi="Arial" w:cs="Arial"/>
          <w:sz w:val="16"/>
          <w:szCs w:val="16"/>
        </w:rPr>
        <w:t xml:space="preserve">právne </w:t>
      </w:r>
      <w:r w:rsidR="0079424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C1694" w:rsidRPr="006C0B21">
        <w:rPr>
          <w:rFonts w:ascii="Arial" w:hAnsi="Arial" w:cs="Arial"/>
          <w:sz w:val="16"/>
          <w:szCs w:val="16"/>
        </w:rPr>
        <w:t xml:space="preserve"> </w:t>
      </w:r>
      <w:r w:rsidR="0010497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9E73EE">
        <w:rPr>
          <w:rFonts w:ascii="Arial" w:hAnsi="Arial" w:cs="Arial"/>
          <w:color w:val="000000" w:themeColor="text1"/>
          <w:sz w:val="16"/>
          <w:szCs w:val="16"/>
        </w:rPr>
        <w:t>27</w:t>
      </w:r>
      <w:r w:rsidR="009E73EE" w:rsidRPr="00911CB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27F40"/>
    <w:rsid w:val="00036A31"/>
    <w:rsid w:val="0004578B"/>
    <w:rsid w:val="00051494"/>
    <w:rsid w:val="00051B81"/>
    <w:rsid w:val="00055EFA"/>
    <w:rsid w:val="0005646C"/>
    <w:rsid w:val="000614E5"/>
    <w:rsid w:val="00062525"/>
    <w:rsid w:val="00064840"/>
    <w:rsid w:val="0007111D"/>
    <w:rsid w:val="00071B7E"/>
    <w:rsid w:val="00076BF7"/>
    <w:rsid w:val="000868B3"/>
    <w:rsid w:val="00094F28"/>
    <w:rsid w:val="000A5BBF"/>
    <w:rsid w:val="000C53F2"/>
    <w:rsid w:val="000D39BE"/>
    <w:rsid w:val="000E371D"/>
    <w:rsid w:val="000F3D3D"/>
    <w:rsid w:val="00104976"/>
    <w:rsid w:val="00105536"/>
    <w:rsid w:val="0010760D"/>
    <w:rsid w:val="00116FE7"/>
    <w:rsid w:val="00125176"/>
    <w:rsid w:val="00137304"/>
    <w:rsid w:val="00137CC3"/>
    <w:rsid w:val="001408A6"/>
    <w:rsid w:val="00150561"/>
    <w:rsid w:val="00154F86"/>
    <w:rsid w:val="001846D1"/>
    <w:rsid w:val="001858E8"/>
    <w:rsid w:val="001941BE"/>
    <w:rsid w:val="00197270"/>
    <w:rsid w:val="001A37BB"/>
    <w:rsid w:val="001B0248"/>
    <w:rsid w:val="001B3EF8"/>
    <w:rsid w:val="001F0C07"/>
    <w:rsid w:val="00207179"/>
    <w:rsid w:val="002139AE"/>
    <w:rsid w:val="0022265F"/>
    <w:rsid w:val="00243C08"/>
    <w:rsid w:val="002452DA"/>
    <w:rsid w:val="0024799D"/>
    <w:rsid w:val="002517F7"/>
    <w:rsid w:val="00263DEB"/>
    <w:rsid w:val="00285341"/>
    <w:rsid w:val="00290A6E"/>
    <w:rsid w:val="00292EE4"/>
    <w:rsid w:val="002A0D79"/>
    <w:rsid w:val="002A7A52"/>
    <w:rsid w:val="002B3D0A"/>
    <w:rsid w:val="002B480E"/>
    <w:rsid w:val="002B6037"/>
    <w:rsid w:val="002B6093"/>
    <w:rsid w:val="002B60FE"/>
    <w:rsid w:val="002B7C9C"/>
    <w:rsid w:val="002C2033"/>
    <w:rsid w:val="002C2724"/>
    <w:rsid w:val="002D28A7"/>
    <w:rsid w:val="002E6B41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1889"/>
    <w:rsid w:val="00357D01"/>
    <w:rsid w:val="003639C8"/>
    <w:rsid w:val="003739C8"/>
    <w:rsid w:val="00381F33"/>
    <w:rsid w:val="003A425F"/>
    <w:rsid w:val="003A5C6F"/>
    <w:rsid w:val="003C141E"/>
    <w:rsid w:val="003C225F"/>
    <w:rsid w:val="003C2AC6"/>
    <w:rsid w:val="003D05DC"/>
    <w:rsid w:val="003E1EEF"/>
    <w:rsid w:val="003F5576"/>
    <w:rsid w:val="00400BE0"/>
    <w:rsid w:val="0040193D"/>
    <w:rsid w:val="004072C4"/>
    <w:rsid w:val="0041095F"/>
    <w:rsid w:val="00425889"/>
    <w:rsid w:val="00456E14"/>
    <w:rsid w:val="004669CF"/>
    <w:rsid w:val="00473BF7"/>
    <w:rsid w:val="004748A9"/>
    <w:rsid w:val="004841E3"/>
    <w:rsid w:val="004A274C"/>
    <w:rsid w:val="004B0BB8"/>
    <w:rsid w:val="004B5E2C"/>
    <w:rsid w:val="004C16E7"/>
    <w:rsid w:val="004D176E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22C9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1936"/>
    <w:rsid w:val="00695365"/>
    <w:rsid w:val="006A08A6"/>
    <w:rsid w:val="006A0FA0"/>
    <w:rsid w:val="006C3A45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0E76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9424A"/>
    <w:rsid w:val="007C3116"/>
    <w:rsid w:val="007C4076"/>
    <w:rsid w:val="007D4DD4"/>
    <w:rsid w:val="007D61AF"/>
    <w:rsid w:val="007E7961"/>
    <w:rsid w:val="007F49BE"/>
    <w:rsid w:val="007F4A58"/>
    <w:rsid w:val="007F661C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D157C"/>
    <w:rsid w:val="00911CB2"/>
    <w:rsid w:val="009175AF"/>
    <w:rsid w:val="00944BAA"/>
    <w:rsid w:val="0095715A"/>
    <w:rsid w:val="00965BFD"/>
    <w:rsid w:val="00977107"/>
    <w:rsid w:val="0098005C"/>
    <w:rsid w:val="00990254"/>
    <w:rsid w:val="00996C64"/>
    <w:rsid w:val="009A4CF5"/>
    <w:rsid w:val="009A73BC"/>
    <w:rsid w:val="009B0A13"/>
    <w:rsid w:val="009B0BE7"/>
    <w:rsid w:val="009B44B8"/>
    <w:rsid w:val="009C04D7"/>
    <w:rsid w:val="009C39EC"/>
    <w:rsid w:val="009C5B23"/>
    <w:rsid w:val="009E73EE"/>
    <w:rsid w:val="009E7FE9"/>
    <w:rsid w:val="009F1B0E"/>
    <w:rsid w:val="009F3D26"/>
    <w:rsid w:val="00A0011D"/>
    <w:rsid w:val="00A07B8E"/>
    <w:rsid w:val="00A11A08"/>
    <w:rsid w:val="00A15E09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72107"/>
    <w:rsid w:val="00A730D0"/>
    <w:rsid w:val="00A75FBD"/>
    <w:rsid w:val="00A80124"/>
    <w:rsid w:val="00A80A00"/>
    <w:rsid w:val="00A83B90"/>
    <w:rsid w:val="00A853A5"/>
    <w:rsid w:val="00A9035D"/>
    <w:rsid w:val="00A91D32"/>
    <w:rsid w:val="00A93A95"/>
    <w:rsid w:val="00AB1B6E"/>
    <w:rsid w:val="00AD08CE"/>
    <w:rsid w:val="00AD14B0"/>
    <w:rsid w:val="00AD2C46"/>
    <w:rsid w:val="00AE0EE7"/>
    <w:rsid w:val="00AE4439"/>
    <w:rsid w:val="00AE6EF6"/>
    <w:rsid w:val="00B10736"/>
    <w:rsid w:val="00B20440"/>
    <w:rsid w:val="00B23D54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E764E"/>
    <w:rsid w:val="00BF5AF1"/>
    <w:rsid w:val="00BF7233"/>
    <w:rsid w:val="00BF7465"/>
    <w:rsid w:val="00C05D70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276D"/>
    <w:rsid w:val="00D579BA"/>
    <w:rsid w:val="00D73E14"/>
    <w:rsid w:val="00D865D3"/>
    <w:rsid w:val="00DB1767"/>
    <w:rsid w:val="00DB3D85"/>
    <w:rsid w:val="00DB78E1"/>
    <w:rsid w:val="00DC070A"/>
    <w:rsid w:val="00DC1212"/>
    <w:rsid w:val="00DC3A27"/>
    <w:rsid w:val="00DC5CE2"/>
    <w:rsid w:val="00DF3226"/>
    <w:rsid w:val="00DF41F1"/>
    <w:rsid w:val="00E05B9A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63E34"/>
    <w:rsid w:val="00E83D82"/>
    <w:rsid w:val="00E9249D"/>
    <w:rsid w:val="00E97E6B"/>
    <w:rsid w:val="00EA687B"/>
    <w:rsid w:val="00EA7774"/>
    <w:rsid w:val="00EB1FDC"/>
    <w:rsid w:val="00EB535B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41B4C"/>
    <w:rsid w:val="00F428E5"/>
    <w:rsid w:val="00F60BA7"/>
    <w:rsid w:val="00F6568E"/>
    <w:rsid w:val="00F72158"/>
    <w:rsid w:val="00F77B50"/>
    <w:rsid w:val="00F80307"/>
    <w:rsid w:val="00F84B30"/>
    <w:rsid w:val="00F95E11"/>
    <w:rsid w:val="00FB0501"/>
    <w:rsid w:val="00FB0AB2"/>
    <w:rsid w:val="00FC1694"/>
    <w:rsid w:val="00FC2EA4"/>
    <w:rsid w:val="00FC600A"/>
    <w:rsid w:val="00FD028A"/>
    <w:rsid w:val="00FD22EB"/>
    <w:rsid w:val="00FE0EF9"/>
    <w:rsid w:val="00FE2D57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0975C11"/>
  <w15:docId w15:val="{F5091026-640D-4664-9EB8-063E97D3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next w:val="Mriekatabuky"/>
    <w:uiPriority w:val="39"/>
    <w:rsid w:val="00E63E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99658BEEE2B431DB03FC04408077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A4651-60CC-4D8D-891D-1E1F3378B930}"/>
      </w:docPartPr>
      <w:docPartBody>
        <w:p w:rsidR="003B74E4" w:rsidRDefault="00B86D99" w:rsidP="00B86D99">
          <w:pPr>
            <w:pStyle w:val="599658BEEE2B431DB03FC04408077DD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3D35884E114A779B4C9334D905A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6B6FE-3C87-46B7-B443-8CBEB23A3B7E}"/>
      </w:docPartPr>
      <w:docPartBody>
        <w:p w:rsidR="003B74E4" w:rsidRDefault="00B86D99" w:rsidP="00B86D99">
          <w:pPr>
            <w:pStyle w:val="EB3D35884E114A779B4C9334D905A73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DDA013D05BE4BDBB24620FCD0845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B3796-2892-4C98-BB52-A0C3C140223F}"/>
      </w:docPartPr>
      <w:docPartBody>
        <w:p w:rsidR="003B74E4" w:rsidRDefault="00B86D99" w:rsidP="00B86D99">
          <w:pPr>
            <w:pStyle w:val="0DDA013D05BE4BDBB24620FCD0845B4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E7CB31ECBC94D4B8F66991D8D560F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39BDFE-E496-4AC2-BE16-782C46B723A5}"/>
      </w:docPartPr>
      <w:docPartBody>
        <w:p w:rsidR="003B74E4" w:rsidRDefault="00B86D99" w:rsidP="00B86D99">
          <w:pPr>
            <w:pStyle w:val="FE7CB31ECBC94D4B8F66991D8D560F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A0A71814394FF7BEB8D1A38300A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4194C-57E5-4930-91CE-A1E7F7DD5450}"/>
      </w:docPartPr>
      <w:docPartBody>
        <w:p w:rsidR="003B74E4" w:rsidRDefault="00B86D99" w:rsidP="00B86D99">
          <w:pPr>
            <w:pStyle w:val="FBA0A71814394FF7BEB8D1A38300AF0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B61BC29514748A51A712A6F5EF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5E4B4-D8A3-4170-93B5-EB8519223A79}"/>
      </w:docPartPr>
      <w:docPartBody>
        <w:p w:rsidR="003B74E4" w:rsidRDefault="00B86D99" w:rsidP="00B86D99">
          <w:pPr>
            <w:pStyle w:val="271B61BC29514748A51A712A6F5EF9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705F0E2D75D45A09F28AD644FA9D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877BB-7A2A-46B9-9415-901716BDDE21}"/>
      </w:docPartPr>
      <w:docPartBody>
        <w:p w:rsidR="003B74E4" w:rsidRDefault="00B86D99" w:rsidP="00B86D99">
          <w:pPr>
            <w:pStyle w:val="0705F0E2D75D45A09F28AD644FA9D60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3065AE09CD54010B0968DDAA7814F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E4FDBC-EABD-4157-A890-A510A85FE6C3}"/>
      </w:docPartPr>
      <w:docPartBody>
        <w:p w:rsidR="003B74E4" w:rsidRDefault="00B86D99" w:rsidP="00B86D99">
          <w:pPr>
            <w:pStyle w:val="43065AE09CD54010B0968DDAA7814F3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423548B21D4AF4899731E03D96B5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BB906-EC52-415F-A528-A6F00BE716FB}"/>
      </w:docPartPr>
      <w:docPartBody>
        <w:p w:rsidR="003B74E4" w:rsidRDefault="00B86D99" w:rsidP="00B86D99">
          <w:pPr>
            <w:pStyle w:val="DC423548B21D4AF4899731E03D96B5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6223B9D44C40BFB076F48893BE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0C3E8-C21D-4AA3-8EAE-ED91FC3A759E}"/>
      </w:docPartPr>
      <w:docPartBody>
        <w:p w:rsidR="003B74E4" w:rsidRDefault="00B86D99" w:rsidP="00B86D99">
          <w:pPr>
            <w:pStyle w:val="DE6223B9D44C40BFB076F48893BE11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73F7C8F33C41E998873F220DC43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89F74-E19B-4C28-B4B5-E594792382D8}"/>
      </w:docPartPr>
      <w:docPartBody>
        <w:p w:rsidR="003B74E4" w:rsidRDefault="00B86D99" w:rsidP="00B86D99">
          <w:pPr>
            <w:pStyle w:val="4173F7C8F33C41E998873F220DC43B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C2E18212141B5A9E4F9B3BAE4F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2AA8F-A581-4C45-A52D-EC7BFE86E496}"/>
      </w:docPartPr>
      <w:docPartBody>
        <w:p w:rsidR="003B74E4" w:rsidRDefault="00B86D99" w:rsidP="00B86D99">
          <w:pPr>
            <w:pStyle w:val="01CC2E18212141B5A9E4F9B3BAE4F6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6A56D7FDBDE466A8BB498AFD2D9D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8A0B52-6350-4D8D-AFD3-B2C7A9896F19}"/>
      </w:docPartPr>
      <w:docPartBody>
        <w:p w:rsidR="003B74E4" w:rsidRDefault="00B86D99" w:rsidP="00B86D99">
          <w:pPr>
            <w:pStyle w:val="16A56D7FDBDE466A8BB498AFD2D9D07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0EBA07883E24E228E885C6BFA39B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F18E4-8298-4F90-A5BF-66275F3939F7}"/>
      </w:docPartPr>
      <w:docPartBody>
        <w:p w:rsidR="003B74E4" w:rsidRDefault="00B86D99" w:rsidP="00B86D99">
          <w:pPr>
            <w:pStyle w:val="10EBA07883E24E228E885C6BFA39B8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6A3C45670684A6D98EA1B511C60F2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B07BB8-BB0A-4348-A751-86B33E010476}"/>
      </w:docPartPr>
      <w:docPartBody>
        <w:p w:rsidR="003B74E4" w:rsidRDefault="00B86D99" w:rsidP="00B86D99">
          <w:pPr>
            <w:pStyle w:val="26A3C45670684A6D98EA1B511C60F2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E99CDCF8464050B9C85AFA66BE11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046FB-BF1F-42A5-91F5-234C11599A5F}"/>
      </w:docPartPr>
      <w:docPartBody>
        <w:p w:rsidR="003B74E4" w:rsidRDefault="00B86D99" w:rsidP="00B86D99">
          <w:pPr>
            <w:pStyle w:val="55E99CDCF8464050B9C85AFA66BE113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92D2E"/>
    <w:rsid w:val="001A0272"/>
    <w:rsid w:val="001F0A1A"/>
    <w:rsid w:val="00225E65"/>
    <w:rsid w:val="0026123B"/>
    <w:rsid w:val="002A2439"/>
    <w:rsid w:val="003709D3"/>
    <w:rsid w:val="00372018"/>
    <w:rsid w:val="003A42BD"/>
    <w:rsid w:val="003B74E4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A5808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86D9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36DEE421CEE54B9CB5E41679BBDA1AE9">
    <w:name w:val="36DEE421CEE54B9CB5E41679BBDA1AE9"/>
    <w:rsid w:val="00DA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6BAC-4C81-45D2-8D09-A67C7CB9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23</cp:revision>
  <cp:lastPrinted>2020-10-15T10:27:00Z</cp:lastPrinted>
  <dcterms:created xsi:type="dcterms:W3CDTF">2019-05-23T09:53:00Z</dcterms:created>
  <dcterms:modified xsi:type="dcterms:W3CDTF">2022-05-25T07:37:00Z</dcterms:modified>
</cp:coreProperties>
</file>